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ABEAC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ins w:id="17" w:author="Joanna Kalinowska-Dyrda" w:date="2022-11-07T14:14:00Z">
        <w:r w:rsidR="00A17C06" w:rsidRPr="00A17C06">
          <w:rPr>
            <w:rFonts w:ascii="Cambria" w:hAnsi="Cambria" w:cs="Arial"/>
            <w:bCs/>
            <w:sz w:val="22"/>
            <w:szCs w:val="22"/>
          </w:rPr>
          <w:t>„Wykonywanie usług z zakresu gospodarki leśnej i szkółkarskiej na terenie Nadleśnictwa Ustroń w roku 2023”</w:t>
        </w:r>
        <w:r w:rsidR="00A17C06" w:rsidRPr="00A17C06" w:rsidDel="00A17C06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del w:id="18" w:author="Joanna Kalinowska-Dyrda" w:date="2022-11-07T14:14:00Z">
        <w:r w:rsidDel="00A17C06">
          <w:rPr>
            <w:rFonts w:ascii="Cambria" w:hAnsi="Cambria" w:cs="Arial"/>
            <w:bCs/>
            <w:sz w:val="22"/>
            <w:szCs w:val="22"/>
          </w:rPr>
          <w:delText xml:space="preserve">„Wykonywanie usług z zakresu gospodarki leśnej na terenie Nadleśnictwa ____________________________________________ w roku ________” </w:delText>
        </w:r>
      </w:del>
      <w:r>
        <w:rPr>
          <w:rFonts w:ascii="Cambria" w:hAnsi="Cambria" w:cs="Arial"/>
          <w:bCs/>
          <w:sz w:val="22"/>
          <w:szCs w:val="22"/>
        </w:rPr>
        <w:t>Pakiet __</w:t>
      </w:r>
      <w:ins w:id="19" w:author="Joanna Kalinowska-Dyrda" w:date="2022-11-07T14:17:00Z">
        <w:r w:rsidR="00876CF2">
          <w:rPr>
            <w:rFonts w:ascii="Cambria" w:hAnsi="Cambria" w:cs="Arial"/>
            <w:bCs/>
            <w:sz w:val="22"/>
            <w:szCs w:val="22"/>
          </w:rPr>
          <w:t>_________</w:t>
        </w:r>
      </w:ins>
      <w:r>
        <w:rPr>
          <w:rFonts w:ascii="Cambria" w:hAnsi="Cambria" w:cs="Arial"/>
          <w:bCs/>
          <w:sz w:val="22"/>
          <w:szCs w:val="22"/>
        </w:rPr>
        <w:t>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29B4F" w14:textId="77777777" w:rsidR="009A63FE" w:rsidRDefault="009A63FE">
      <w:r>
        <w:separator/>
      </w:r>
    </w:p>
  </w:endnote>
  <w:endnote w:type="continuationSeparator" w:id="0">
    <w:p w14:paraId="65615DE3" w14:textId="77777777" w:rsidR="009A63FE" w:rsidRDefault="009A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F7B8" w14:textId="77777777" w:rsidR="009A63FE" w:rsidRDefault="009A63FE">
      <w:r>
        <w:separator/>
      </w:r>
    </w:p>
  </w:footnote>
  <w:footnote w:type="continuationSeparator" w:id="0">
    <w:p w14:paraId="48A6CC9A" w14:textId="77777777" w:rsidR="009A63FE" w:rsidRDefault="009A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Kalinowska-Dyrda">
    <w15:presenceInfo w15:providerId="AD" w15:userId="S-1-5-21-1258824510-3303949563-3469234235-1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76CF2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63FE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C0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3D33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Kalinowska-Dyrda</cp:lastModifiedBy>
  <cp:revision>7</cp:revision>
  <cp:lastPrinted>2017-05-23T10:32:00Z</cp:lastPrinted>
  <dcterms:created xsi:type="dcterms:W3CDTF">2022-06-26T12:58:00Z</dcterms:created>
  <dcterms:modified xsi:type="dcterms:W3CDTF">2022-11-07T13:17:00Z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